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B50" w:rsidRDefault="00853B50" w:rsidP="00853B50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Technical Annex B</w:t>
      </w:r>
    </w:p>
    <w:p w:rsidR="002E5263" w:rsidRPr="00EB240E" w:rsidRDefault="00C447B6" w:rsidP="002E5263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S.39.01.</w:t>
      </w:r>
      <w:r w:rsidR="00536014">
        <w:rPr>
          <w:rFonts w:ascii="Times New Roman" w:hAnsi="Times New Roman" w:cs="Times New Roman"/>
          <w:b/>
          <w:bCs/>
          <w:sz w:val="20"/>
          <w:szCs w:val="20"/>
        </w:rPr>
        <w:t xml:space="preserve"> - Profit and Loss</w:t>
      </w:r>
    </w:p>
    <w:p w:rsidR="00B34F68" w:rsidRPr="00EB240E" w:rsidRDefault="00B34F68" w:rsidP="00FF2FD2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EB240E">
        <w:rPr>
          <w:rFonts w:ascii="Times New Roman" w:hAnsi="Times New Roman" w:cs="Times New Roman"/>
          <w:b/>
          <w:bCs/>
          <w:sz w:val="20"/>
          <w:szCs w:val="20"/>
        </w:rPr>
        <w:t>General comments:</w:t>
      </w:r>
    </w:p>
    <w:p w:rsidR="00B34F68" w:rsidRDefault="00B34F68" w:rsidP="00B34F68">
      <w:pPr>
        <w:jc w:val="both"/>
        <w:rPr>
          <w:rFonts w:ascii="Times New Roman" w:hAnsi="Times New Roman" w:cs="Times New Roman"/>
          <w:sz w:val="20"/>
          <w:szCs w:val="20"/>
        </w:rPr>
      </w:pPr>
      <w:r w:rsidRPr="00EB240E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4D754F" w:rsidRPr="00EB240E" w:rsidRDefault="004D754F" w:rsidP="004D754F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This annex relates to quarterly submission of information </w:t>
      </w:r>
      <w:r w:rsidR="00F73972">
        <w:rPr>
          <w:rFonts w:ascii="Times New Roman" w:hAnsi="Times New Roman" w:cs="Times New Roman"/>
          <w:sz w:val="20"/>
          <w:szCs w:val="20"/>
        </w:rPr>
        <w:t xml:space="preserve">for financial stability purposes </w:t>
      </w:r>
      <w:r>
        <w:rPr>
          <w:rFonts w:ascii="Times New Roman" w:hAnsi="Times New Roman" w:cs="Times New Roman"/>
          <w:sz w:val="20"/>
          <w:szCs w:val="20"/>
        </w:rPr>
        <w:t>for individual entities and groups.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0"/>
        <w:gridCol w:w="2834"/>
        <w:gridCol w:w="4978"/>
      </w:tblGrid>
      <w:tr w:rsidR="00D04822" w:rsidRPr="00EB240E" w:rsidTr="00486501">
        <w:trPr>
          <w:trHeight w:val="285"/>
        </w:trPr>
        <w:tc>
          <w:tcPr>
            <w:tcW w:w="1430" w:type="dxa"/>
            <w:noWrap/>
            <w:hideMark/>
          </w:tcPr>
          <w:p w:rsidR="002E5263" w:rsidRPr="00EB240E" w:rsidRDefault="002E5263" w:rsidP="004D75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hideMark/>
          </w:tcPr>
          <w:p w:rsidR="002E5263" w:rsidRPr="00EB240E" w:rsidRDefault="002E5263" w:rsidP="004D75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4978" w:type="dxa"/>
            <w:hideMark/>
          </w:tcPr>
          <w:p w:rsidR="002E5263" w:rsidRPr="00EB240E" w:rsidRDefault="002E5263" w:rsidP="004D75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BF185C" w:rsidRPr="00EB240E" w:rsidTr="00486501">
        <w:trPr>
          <w:trHeight w:val="285"/>
        </w:trPr>
        <w:tc>
          <w:tcPr>
            <w:tcW w:w="1430" w:type="dxa"/>
            <w:hideMark/>
          </w:tcPr>
          <w:p w:rsidR="00BF185C" w:rsidRPr="00007D0C" w:rsidRDefault="00F6692B" w:rsidP="002E27B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0283D">
              <w:rPr>
                <w:rFonts w:ascii="Times New Roman" w:hAnsi="Times New Roman" w:cs="Times New Roman"/>
                <w:sz w:val="20"/>
                <w:szCs w:val="20"/>
              </w:rPr>
              <w:t>C0010/R0010</w:t>
            </w:r>
          </w:p>
        </w:tc>
        <w:tc>
          <w:tcPr>
            <w:tcW w:w="2834" w:type="dxa"/>
            <w:noWrap/>
            <w:hideMark/>
          </w:tcPr>
          <w:p w:rsidR="00BF185C" w:rsidRPr="00EB240E" w:rsidRDefault="00BF185C" w:rsidP="009B3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85C">
              <w:rPr>
                <w:rFonts w:ascii="Times New Roman" w:hAnsi="Times New Roman" w:cs="Times New Roman"/>
                <w:sz w:val="20"/>
                <w:szCs w:val="20"/>
              </w:rPr>
              <w:t xml:space="preserve">Statutory Accounting: </w:t>
            </w:r>
            <w:proofErr w:type="spellStart"/>
            <w:r w:rsidRPr="00BF185C">
              <w:rPr>
                <w:rFonts w:ascii="Times New Roman" w:hAnsi="Times New Roman" w:cs="Times New Roman"/>
                <w:sz w:val="20"/>
                <w:szCs w:val="20"/>
              </w:rPr>
              <w:t>Profit&amp;Loss</w:t>
            </w:r>
            <w:proofErr w:type="spellEnd"/>
          </w:p>
        </w:tc>
        <w:tc>
          <w:tcPr>
            <w:tcW w:w="4978" w:type="dxa"/>
            <w:hideMark/>
          </w:tcPr>
          <w:p w:rsidR="00BF185C" w:rsidRDefault="00BF1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85C">
              <w:rPr>
                <w:rFonts w:ascii="Times New Roman" w:hAnsi="Times New Roman" w:cs="Times New Roman"/>
                <w:sz w:val="20"/>
                <w:szCs w:val="20"/>
              </w:rPr>
              <w:t xml:space="preserve">Profit or Loss after taxes as in Directive 91/674/EEC, Article 34, </w:t>
            </w:r>
            <w:proofErr w:type="gramStart"/>
            <w:r w:rsidRPr="00BF185C">
              <w:rPr>
                <w:rFonts w:ascii="Times New Roman" w:hAnsi="Times New Roman" w:cs="Times New Roman"/>
                <w:sz w:val="20"/>
                <w:szCs w:val="20"/>
              </w:rPr>
              <w:t>III.,</w:t>
            </w:r>
            <w:proofErr w:type="gramEnd"/>
            <w:r w:rsidRPr="00BF185C">
              <w:rPr>
                <w:rFonts w:ascii="Times New Roman" w:hAnsi="Times New Roman" w:cs="Times New Roman"/>
                <w:sz w:val="20"/>
                <w:szCs w:val="20"/>
              </w:rPr>
              <w:t xml:space="preserve"> Item 16</w:t>
            </w:r>
            <w:r w:rsidR="0050640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06409" w:rsidRDefault="005064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6409" w:rsidRDefault="00506409" w:rsidP="003628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 cases where profit and loss figures on a statutory accounting basis are not available semi-annually,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an estimation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should be provided</w:t>
            </w:r>
            <w:r w:rsidR="003628E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218CB" w:rsidRDefault="001218CB" w:rsidP="00362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18CB" w:rsidRDefault="001218CB" w:rsidP="001218CB">
            <w:pPr>
              <w:rPr>
                <w:ins w:id="0" w:author="Author"/>
                <w:rFonts w:ascii="Times New Roman" w:hAnsi="Times New Roman" w:cs="Times New Roman"/>
                <w:sz w:val="20"/>
                <w:szCs w:val="20"/>
              </w:rPr>
            </w:pPr>
            <w:ins w:id="1" w:author="Author">
              <w:r w:rsidRPr="00185246">
                <w:rPr>
                  <w:rFonts w:ascii="Times New Roman" w:hAnsi="Times New Roman" w:cs="Times New Roman"/>
                  <w:sz w:val="20"/>
                  <w:szCs w:val="20"/>
                </w:rPr>
                <w:t>Figures reported should be year to date (Q2 data contains P/L covering both Q1 and Q2 and Q4 data covers the full year)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</w:ins>
          </w:p>
          <w:p w:rsidR="00B22B9E" w:rsidRDefault="00B22B9E" w:rsidP="001218CB">
            <w:pPr>
              <w:rPr>
                <w:ins w:id="2" w:author="Author"/>
                <w:rFonts w:ascii="Times New Roman" w:hAnsi="Times New Roman" w:cs="Times New Roman"/>
                <w:sz w:val="20"/>
                <w:szCs w:val="20"/>
              </w:rPr>
            </w:pPr>
          </w:p>
          <w:p w:rsidR="00B22B9E" w:rsidRDefault="00B22B9E" w:rsidP="001218CB">
            <w:bookmarkStart w:id="3" w:name="_GoBack"/>
            <w:ins w:id="4" w:author="Author">
              <w:r w:rsidRPr="00185246">
                <w:rPr>
                  <w:rFonts w:ascii="Times New Roman" w:hAnsi="Times New Roman" w:cs="Times New Roman"/>
                  <w:sz w:val="20"/>
                  <w:szCs w:val="20"/>
                </w:rPr>
                <w:t>Reporting of data as used in the financial statement is regarded as appropriate under the best effort principle.</w:t>
              </w:r>
            </w:ins>
            <w:bookmarkEnd w:id="3"/>
          </w:p>
        </w:tc>
      </w:tr>
    </w:tbl>
    <w:p w:rsidR="006E4A52" w:rsidRDefault="006E4A52">
      <w:pPr>
        <w:rPr>
          <w:rFonts w:ascii="Times New Roman" w:hAnsi="Times New Roman" w:cs="Times New Roman"/>
          <w:sz w:val="20"/>
          <w:szCs w:val="20"/>
        </w:rPr>
      </w:pPr>
    </w:p>
    <w:p w:rsidR="000C387F" w:rsidRDefault="000C387F">
      <w:pPr>
        <w:rPr>
          <w:rFonts w:ascii="Times New Roman" w:hAnsi="Times New Roman" w:cs="Times New Roman"/>
          <w:sz w:val="20"/>
          <w:szCs w:val="20"/>
        </w:rPr>
      </w:pPr>
    </w:p>
    <w:p w:rsidR="000C387F" w:rsidRPr="002E5263" w:rsidRDefault="000C387F">
      <w:pPr>
        <w:rPr>
          <w:rFonts w:ascii="Times New Roman" w:hAnsi="Times New Roman" w:cs="Times New Roman"/>
          <w:sz w:val="20"/>
          <w:szCs w:val="20"/>
        </w:rPr>
      </w:pPr>
    </w:p>
    <w:sectPr w:rsidR="000C387F" w:rsidRPr="002E52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removePersonalInformation/>
  <w:removeDateAndTime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2E5263"/>
    <w:rsid w:val="00007D0C"/>
    <w:rsid w:val="0001107D"/>
    <w:rsid w:val="0001770E"/>
    <w:rsid w:val="000C387F"/>
    <w:rsid w:val="001218CB"/>
    <w:rsid w:val="00182F92"/>
    <w:rsid w:val="00185246"/>
    <w:rsid w:val="002577BA"/>
    <w:rsid w:val="00266BEC"/>
    <w:rsid w:val="002C253B"/>
    <w:rsid w:val="002E27B6"/>
    <w:rsid w:val="002E5263"/>
    <w:rsid w:val="00317AA6"/>
    <w:rsid w:val="00350F74"/>
    <w:rsid w:val="003628E8"/>
    <w:rsid w:val="00486501"/>
    <w:rsid w:val="004B0C75"/>
    <w:rsid w:val="004D51A9"/>
    <w:rsid w:val="004D754F"/>
    <w:rsid w:val="00506409"/>
    <w:rsid w:val="00536014"/>
    <w:rsid w:val="005446B2"/>
    <w:rsid w:val="00595775"/>
    <w:rsid w:val="00600656"/>
    <w:rsid w:val="006E4A52"/>
    <w:rsid w:val="00734AA4"/>
    <w:rsid w:val="007772EF"/>
    <w:rsid w:val="007B38BB"/>
    <w:rsid w:val="007E3D53"/>
    <w:rsid w:val="00800E84"/>
    <w:rsid w:val="00853B50"/>
    <w:rsid w:val="0091612C"/>
    <w:rsid w:val="00922B9F"/>
    <w:rsid w:val="00994513"/>
    <w:rsid w:val="009A1906"/>
    <w:rsid w:val="009A4CCA"/>
    <w:rsid w:val="009B3C71"/>
    <w:rsid w:val="00A1723B"/>
    <w:rsid w:val="00A314F2"/>
    <w:rsid w:val="00A36D30"/>
    <w:rsid w:val="00A80F3C"/>
    <w:rsid w:val="00AE139D"/>
    <w:rsid w:val="00AF2ABF"/>
    <w:rsid w:val="00B22B9E"/>
    <w:rsid w:val="00B34F68"/>
    <w:rsid w:val="00B90F65"/>
    <w:rsid w:val="00B94D2C"/>
    <w:rsid w:val="00BA5BC0"/>
    <w:rsid w:val="00BF185C"/>
    <w:rsid w:val="00C051D6"/>
    <w:rsid w:val="00C15CD1"/>
    <w:rsid w:val="00C21D4F"/>
    <w:rsid w:val="00C40AF1"/>
    <w:rsid w:val="00C447B6"/>
    <w:rsid w:val="00CA68CB"/>
    <w:rsid w:val="00D002C4"/>
    <w:rsid w:val="00D04822"/>
    <w:rsid w:val="00D07DBF"/>
    <w:rsid w:val="00D87AA7"/>
    <w:rsid w:val="00DC6B56"/>
    <w:rsid w:val="00DD12DA"/>
    <w:rsid w:val="00E21832"/>
    <w:rsid w:val="00E7065F"/>
    <w:rsid w:val="00EB240E"/>
    <w:rsid w:val="00ED3D91"/>
    <w:rsid w:val="00F170F3"/>
    <w:rsid w:val="00F2429D"/>
    <w:rsid w:val="00F60CFD"/>
    <w:rsid w:val="00F6692B"/>
    <w:rsid w:val="00F7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5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26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D3D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3D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3D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3D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3D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C253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C38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5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26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D3D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3D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3D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3D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3D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C253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C38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8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8C7FE-AA62-44F6-AB8E-5A76A2E03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2017-06-01T09:15:00Z</dcterms:created>
  <dcterms:modified xsi:type="dcterms:W3CDTF">2017-06-01T09:15:00Z</dcterms:modified>
</cp:coreProperties>
</file>